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63977FFF" w:rsidR="0002636F" w:rsidRPr="003D5874" w:rsidRDefault="0002636F" w:rsidP="003D5874">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3D5874">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3D5874">
        <w:rPr>
          <w:rFonts w:ascii="Arial" w:eastAsia="Times New Roman" w:hAnsi="Arial" w:cs="Arial"/>
          <w:b/>
          <w:color w:val="000000" w:themeColor="text1"/>
          <w:sz w:val="20"/>
          <w:szCs w:val="20"/>
          <w:lang w:eastAsia="ar-SA"/>
        </w:rPr>
        <w:t xml:space="preserve">vypracování projektové dokumentace </w:t>
      </w:r>
      <w:r w:rsidR="0082286E" w:rsidRPr="003D5874">
        <w:rPr>
          <w:rFonts w:ascii="Arial" w:eastAsia="Times New Roman" w:hAnsi="Arial" w:cs="Arial"/>
          <w:b/>
          <w:color w:val="000000" w:themeColor="text1"/>
          <w:sz w:val="20"/>
          <w:szCs w:val="20"/>
          <w:lang w:eastAsia="ar-SA"/>
        </w:rPr>
        <w:t xml:space="preserve">pro povolení záměru </w:t>
      </w:r>
      <w:r w:rsidR="00BF658B" w:rsidRPr="003D5874">
        <w:rPr>
          <w:rFonts w:ascii="Arial" w:eastAsia="Times New Roman" w:hAnsi="Arial" w:cs="Arial"/>
          <w:b/>
          <w:color w:val="000000" w:themeColor="text1"/>
          <w:sz w:val="20"/>
          <w:szCs w:val="20"/>
          <w:lang w:eastAsia="ar-SA"/>
        </w:rPr>
        <w:t xml:space="preserve">(DPZ) </w:t>
      </w:r>
      <w:r w:rsidR="0082286E" w:rsidRPr="003D5874">
        <w:rPr>
          <w:rFonts w:ascii="Arial" w:eastAsia="Times New Roman" w:hAnsi="Arial" w:cs="Arial"/>
          <w:b/>
          <w:color w:val="000000" w:themeColor="text1"/>
          <w:sz w:val="20"/>
          <w:szCs w:val="20"/>
          <w:lang w:eastAsia="ar-SA"/>
        </w:rPr>
        <w:t>a provádění stavby</w:t>
      </w:r>
      <w:r w:rsidRPr="003D5874">
        <w:rPr>
          <w:rFonts w:ascii="Arial" w:eastAsia="Times New Roman" w:hAnsi="Arial" w:cs="Arial"/>
          <w:b/>
          <w:color w:val="000000" w:themeColor="text1"/>
          <w:sz w:val="20"/>
          <w:szCs w:val="20"/>
          <w:lang w:eastAsia="ar-SA"/>
        </w:rPr>
        <w:t xml:space="preserve"> </w:t>
      </w:r>
      <w:r w:rsidR="00BF658B" w:rsidRPr="003D5874">
        <w:rPr>
          <w:rFonts w:ascii="Arial" w:eastAsia="Times New Roman" w:hAnsi="Arial" w:cs="Arial"/>
          <w:b/>
          <w:color w:val="000000" w:themeColor="text1"/>
          <w:sz w:val="20"/>
          <w:szCs w:val="20"/>
          <w:lang w:eastAsia="ar-SA"/>
        </w:rPr>
        <w:t>(</w:t>
      </w:r>
      <w:proofErr w:type="gramStart"/>
      <w:r w:rsidR="00BF658B" w:rsidRPr="003D5874">
        <w:rPr>
          <w:rFonts w:ascii="Arial" w:eastAsia="Times New Roman" w:hAnsi="Arial" w:cs="Arial"/>
          <w:b/>
          <w:color w:val="000000" w:themeColor="text1"/>
          <w:sz w:val="20"/>
          <w:szCs w:val="20"/>
          <w:lang w:eastAsia="ar-SA"/>
        </w:rPr>
        <w:t>PDPS)</w:t>
      </w:r>
      <w:r w:rsidR="00EE0609" w:rsidRPr="003D5874">
        <w:rPr>
          <w:rFonts w:ascii="Arial" w:eastAsia="Times New Roman" w:hAnsi="Arial" w:cs="Arial"/>
          <w:b/>
          <w:color w:val="000000" w:themeColor="text1"/>
          <w:sz w:val="20"/>
          <w:szCs w:val="20"/>
          <w:lang w:eastAsia="ar-SA"/>
        </w:rPr>
        <w:t xml:space="preserve"> (dílo</w:t>
      </w:r>
      <w:proofErr w:type="gramEnd"/>
      <w:r w:rsidR="00EE0609" w:rsidRPr="003D5874">
        <w:rPr>
          <w:rFonts w:ascii="Arial" w:eastAsia="Times New Roman" w:hAnsi="Arial" w:cs="Arial"/>
          <w:b/>
          <w:color w:val="000000" w:themeColor="text1"/>
          <w:sz w:val="20"/>
          <w:szCs w:val="20"/>
          <w:lang w:eastAsia="ar-SA"/>
        </w:rPr>
        <w:t xml:space="preserve">) </w:t>
      </w:r>
      <w:r w:rsidRPr="003D5874">
        <w:rPr>
          <w:rFonts w:ascii="Arial" w:eastAsia="Times New Roman" w:hAnsi="Arial" w:cs="Arial"/>
          <w:b/>
          <w:color w:val="000000" w:themeColor="text1"/>
          <w:sz w:val="20"/>
          <w:szCs w:val="20"/>
          <w:lang w:eastAsia="ar-SA"/>
        </w:rPr>
        <w:t xml:space="preserve">a </w:t>
      </w:r>
      <w:r w:rsidRPr="003D5874">
        <w:rPr>
          <w:rFonts w:ascii="Arial" w:eastAsia="Times New Roman" w:hAnsi="Arial" w:cs="Arial"/>
          <w:b/>
          <w:color w:val="000000" w:themeColor="text1"/>
          <w:sz w:val="20"/>
          <w:szCs w:val="20"/>
          <w:lang w:eastAsia="cs-CZ"/>
        </w:rPr>
        <w:t xml:space="preserve">zajištění výkonu </w:t>
      </w:r>
      <w:r w:rsidR="00EE0F90" w:rsidRPr="003D5874">
        <w:rPr>
          <w:rFonts w:ascii="Arial" w:eastAsia="Times New Roman" w:hAnsi="Arial" w:cs="Arial"/>
          <w:b/>
          <w:color w:val="000000" w:themeColor="text1"/>
          <w:sz w:val="20"/>
          <w:szCs w:val="20"/>
          <w:lang w:eastAsia="cs-CZ"/>
        </w:rPr>
        <w:t xml:space="preserve">dozoru projektanta </w:t>
      </w:r>
      <w:r w:rsidR="002D6A04" w:rsidRPr="003D5874">
        <w:rPr>
          <w:rFonts w:ascii="Arial" w:eastAsia="Times New Roman" w:hAnsi="Arial" w:cs="Arial"/>
          <w:b/>
          <w:color w:val="000000" w:themeColor="text1"/>
          <w:sz w:val="20"/>
          <w:szCs w:val="20"/>
          <w:lang w:eastAsia="cs-CZ"/>
        </w:rPr>
        <w:t>(DP)</w:t>
      </w:r>
      <w:r w:rsidR="00301604" w:rsidRPr="003D5874">
        <w:rPr>
          <w:rFonts w:ascii="Arial" w:eastAsia="Times New Roman" w:hAnsi="Arial" w:cs="Arial"/>
          <w:color w:val="000000" w:themeColor="text1"/>
          <w:sz w:val="20"/>
          <w:szCs w:val="20"/>
          <w:lang w:eastAsia="ar-SA"/>
        </w:rPr>
        <w:t xml:space="preserve"> v souladu s nabídkou zhotovitele podanou v předchozím poptávkovém řízení </w:t>
      </w:r>
      <w:r w:rsidRPr="003D5874">
        <w:rPr>
          <w:rFonts w:ascii="Arial" w:eastAsia="Times New Roman" w:hAnsi="Arial" w:cs="Arial"/>
          <w:color w:val="000000" w:themeColor="text1"/>
          <w:sz w:val="20"/>
          <w:szCs w:val="20"/>
          <w:lang w:eastAsia="ar-SA"/>
        </w:rPr>
        <w:t>na akci</w:t>
      </w:r>
      <w:r w:rsidR="003D5874" w:rsidRPr="003D5874">
        <w:rPr>
          <w:rFonts w:ascii="Arial" w:eastAsia="Times New Roman" w:hAnsi="Arial" w:cs="Arial"/>
          <w:color w:val="000000" w:themeColor="text1"/>
          <w:sz w:val="20"/>
          <w:szCs w:val="20"/>
          <w:lang w:eastAsia="ar-SA"/>
        </w:rPr>
        <w:t xml:space="preserve"> </w:t>
      </w:r>
      <w:r w:rsidR="003D5874" w:rsidRPr="003D5874">
        <w:rPr>
          <w:rFonts w:ascii="Arial" w:hAnsi="Arial" w:cs="Arial"/>
          <w:b/>
          <w:sz w:val="20"/>
          <w:szCs w:val="20"/>
        </w:rPr>
        <w:t xml:space="preserve">Vypracování projektové dokumentace </w:t>
      </w:r>
      <w:r w:rsidR="00735D75">
        <w:rPr>
          <w:rFonts w:ascii="Arial" w:hAnsi="Arial" w:cs="Arial"/>
          <w:b/>
          <w:sz w:val="20"/>
          <w:szCs w:val="20"/>
        </w:rPr>
        <w:t>II/343 Krejcar – most ev. č. 343-017</w:t>
      </w:r>
      <w:r w:rsidRPr="003D5874">
        <w:rPr>
          <w:rFonts w:ascii="Arial" w:eastAsia="Times New Roman" w:hAnsi="Arial" w:cs="Arial"/>
          <w:b/>
          <w:color w:val="000000" w:themeColor="text1"/>
          <w:sz w:val="20"/>
          <w:szCs w:val="20"/>
          <w:lang w:eastAsia="cs-CZ"/>
        </w:rPr>
        <w:t xml:space="preserve">, </w:t>
      </w:r>
      <w:r w:rsidRPr="003D5874">
        <w:rPr>
          <w:rFonts w:ascii="Arial" w:eastAsia="Times New Roman" w:hAnsi="Arial" w:cs="Arial"/>
          <w:color w:val="000000" w:themeColor="text1"/>
          <w:sz w:val="20"/>
          <w:szCs w:val="20"/>
          <w:lang w:eastAsia="ar-SA"/>
        </w:rPr>
        <w:t> v podrobnostech a za dodržení podmínek uvedených v </w:t>
      </w:r>
      <w:r w:rsidRPr="003D5874">
        <w:rPr>
          <w:rFonts w:ascii="Arial" w:eastAsia="Times New Roman" w:hAnsi="Arial" w:cs="Arial"/>
          <w:b/>
          <w:color w:val="000000" w:themeColor="text1"/>
          <w:sz w:val="20"/>
          <w:szCs w:val="20"/>
          <w:lang w:eastAsia="ar-SA"/>
        </w:rPr>
        <w:t>přílohách</w:t>
      </w:r>
      <w:r w:rsidRPr="003D5874">
        <w:rPr>
          <w:rFonts w:ascii="Arial" w:eastAsia="Times New Roman" w:hAnsi="Arial" w:cs="Arial"/>
          <w:color w:val="000000" w:themeColor="text1"/>
          <w:sz w:val="20"/>
          <w:szCs w:val="20"/>
          <w:lang w:eastAsia="ar-SA"/>
        </w:rPr>
        <w:t xml:space="preserve"> této smlouvy, přičemž ujednání v </w:t>
      </w:r>
      <w:r w:rsidRPr="003D5874">
        <w:rPr>
          <w:rFonts w:ascii="Arial" w:eastAsia="Times New Roman" w:hAnsi="Arial" w:cs="Arial"/>
          <w:b/>
          <w:color w:val="000000" w:themeColor="text1"/>
          <w:sz w:val="20"/>
          <w:szCs w:val="20"/>
          <w:lang w:eastAsia="ar-SA"/>
        </w:rPr>
        <w:t xml:space="preserve">Příloze A1 </w:t>
      </w:r>
      <w:r w:rsidRPr="003D5874">
        <w:rPr>
          <w:rFonts w:ascii="Arial" w:eastAsia="Times New Roman" w:hAnsi="Arial" w:cs="Arial"/>
          <w:color w:val="000000" w:themeColor="text1"/>
          <w:sz w:val="20"/>
          <w:szCs w:val="20"/>
          <w:lang w:eastAsia="ar-SA"/>
        </w:rPr>
        <w:t xml:space="preserve">mají přednost před ujednáními v této </w:t>
      </w:r>
      <w:r w:rsidRPr="003D5874">
        <w:rPr>
          <w:rFonts w:ascii="Arial" w:eastAsia="Times New Roman" w:hAnsi="Arial" w:cs="Arial"/>
          <w:color w:val="000000" w:themeColor="text1"/>
          <w:sz w:val="20"/>
          <w:szCs w:val="20"/>
          <w:lang w:eastAsia="ar-SA"/>
        </w:rPr>
        <w:lastRenderedPageBreak/>
        <w:t>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59A576EC"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613E9B">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45C4D914"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1E6073">
        <w:rPr>
          <w:rFonts w:ascii="Arial" w:eastAsia="Times New Roman" w:hAnsi="Arial" w:cs="Arial"/>
          <w:color w:val="000000" w:themeColor="text1"/>
          <w:sz w:val="20"/>
          <w:szCs w:val="20"/>
          <w:lang w:eastAsia="cs-CZ"/>
        </w:rPr>
        <w:t>18</w:t>
      </w:r>
      <w:bookmarkStart w:id="0" w:name="_GoBack"/>
      <w:bookmarkEnd w:id="0"/>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w:t>
      </w:r>
      <w:r w:rsidRPr="001F555A">
        <w:rPr>
          <w:rFonts w:ascii="Arial" w:hAnsi="Arial" w:cs="Arial"/>
          <w:color w:val="000000" w:themeColor="text1"/>
          <w:sz w:val="20"/>
        </w:rPr>
        <w:lastRenderedPageBreak/>
        <w:t>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1F255899"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proofErr w:type="gramStart"/>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 odsouhlasené</w:t>
      </w:r>
      <w:proofErr w:type="gramEnd"/>
      <w:r w:rsidRPr="001F555A">
        <w:rPr>
          <w:rFonts w:ascii="Arial" w:hAnsi="Arial" w:cs="Arial"/>
          <w:color w:val="000000" w:themeColor="text1"/>
          <w:sz w:val="20"/>
          <w:szCs w:val="20"/>
          <w:lang w:eastAsia="cs-CZ"/>
        </w:rPr>
        <w:t xml:space="preserve">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203A9409"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w:t>
      </w:r>
      <w:proofErr w:type="gramStart"/>
      <w:r w:rsidR="000F2318" w:rsidRPr="00CC6EF4">
        <w:rPr>
          <w:rFonts w:ascii="Arial" w:hAnsi="Arial" w:cs="Arial"/>
          <w:snapToGrid w:val="0"/>
          <w:color w:val="000000" w:themeColor="text1"/>
          <w:sz w:val="20"/>
          <w:szCs w:val="20"/>
        </w:rPr>
        <w:t xml:space="preserve">to </w:t>
      </w:r>
      <w:r w:rsidRPr="00CC6EF4">
        <w:rPr>
          <w:rFonts w:ascii="Arial" w:hAnsi="Arial" w:cs="Arial"/>
          <w:snapToGrid w:val="0"/>
          <w:color w:val="000000" w:themeColor="text1"/>
          <w:sz w:val="20"/>
          <w:szCs w:val="20"/>
        </w:rPr>
        <w:t xml:space="preserve"> ve</w:t>
      </w:r>
      <w:proofErr w:type="gramEnd"/>
      <w:r w:rsidRPr="00CC6EF4">
        <w:rPr>
          <w:rFonts w:ascii="Arial" w:hAnsi="Arial" w:cs="Arial"/>
          <w:snapToGrid w:val="0"/>
          <w:color w:val="000000" w:themeColor="text1"/>
          <w:sz w:val="20"/>
          <w:szCs w:val="20"/>
        </w:rPr>
        <w:t xml:space="preser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w:t>
      </w:r>
      <w:r w:rsidR="00887BA2" w:rsidRPr="001F555A">
        <w:rPr>
          <w:rFonts w:ascii="Arial" w:hAnsi="Arial" w:cs="Arial"/>
          <w:color w:val="000000" w:themeColor="text1"/>
          <w:sz w:val="20"/>
          <w:szCs w:val="20"/>
        </w:rPr>
        <w:lastRenderedPageBreak/>
        <w:t>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5F139771"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 xml:space="preserve">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poskytovat mu potřebnou </w:t>
      </w:r>
      <w:proofErr w:type="gramStart"/>
      <w:r w:rsidRPr="00E16721">
        <w:rPr>
          <w:rFonts w:ascii="Arial" w:eastAsia="Times New Roman" w:hAnsi="Arial" w:cs="Arial"/>
          <w:color w:val="000000" w:themeColor="text1"/>
          <w:sz w:val="20"/>
          <w:szCs w:val="20"/>
          <w:lang w:eastAsia="ar-SA"/>
        </w:rPr>
        <w:t>součinnost  po</w:t>
      </w:r>
      <w:proofErr w:type="gramEnd"/>
      <w:r w:rsidRPr="00E16721">
        <w:rPr>
          <w:rFonts w:ascii="Arial" w:eastAsia="Times New Roman" w:hAnsi="Arial" w:cs="Arial"/>
          <w:color w:val="000000" w:themeColor="text1"/>
          <w:sz w:val="20"/>
          <w:szCs w:val="20"/>
          <w:lang w:eastAsia="ar-SA"/>
        </w:rPr>
        <w:t xml:space="preserve">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7B5576F2"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proofErr w:type="gram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 xml:space="preserve"> kterým</w:t>
      </w:r>
      <w:proofErr w:type="gramEnd"/>
      <w:r w:rsidRPr="00B83246">
        <w:rPr>
          <w:rFonts w:ascii="Arial" w:eastAsia="Times New Roman" w:hAnsi="Arial" w:cs="Arial"/>
          <w:sz w:val="20"/>
          <w:szCs w:val="20"/>
          <w:lang w:eastAsia="ar-SA"/>
        </w:rPr>
        <w:t xml:space="preserve">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w:t>
      </w:r>
      <w:r w:rsidRPr="001F555A">
        <w:rPr>
          <w:rFonts w:ascii="Arial" w:eastAsia="Times New Roman" w:hAnsi="Arial" w:cs="Arial"/>
          <w:color w:val="000000" w:themeColor="text1"/>
          <w:sz w:val="20"/>
          <w:szCs w:val="20"/>
          <w:lang w:eastAsia="ar-SA"/>
        </w:rPr>
        <w:lastRenderedPageBreak/>
        <w:t xml:space="preserve">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lastRenderedPageBreak/>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Obě smluvní strany potvrzují autentičnost této smlouvy a prohlašují, že si smlouvu přečetly, s jejím </w:t>
      </w:r>
      <w:r w:rsidRPr="001F555A">
        <w:rPr>
          <w:rFonts w:ascii="Arial" w:eastAsia="Times New Roman" w:hAnsi="Arial" w:cs="Arial"/>
          <w:color w:val="000000" w:themeColor="text1"/>
          <w:sz w:val="20"/>
          <w:szCs w:val="20"/>
          <w:lang w:eastAsia="ar-SA"/>
        </w:rPr>
        <w:lastRenderedPageBreak/>
        <w:t>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48D417" w14:textId="6916E336"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E6073">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E6073">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70C1901B" w14:textId="77777777" w:rsidR="009D6A20" w:rsidRDefault="009A7306" w:rsidP="00A1069C">
          <w:pPr>
            <w:rPr>
              <w:rFonts w:ascii="Arial" w:hAnsi="Arial" w:cs="Arial"/>
              <w:b/>
              <w:sz w:val="16"/>
              <w:szCs w:val="16"/>
            </w:rPr>
          </w:pPr>
          <w:r w:rsidRPr="0002636F">
            <w:rPr>
              <w:rFonts w:ascii="Arial" w:hAnsi="Arial" w:cs="Arial"/>
              <w:b/>
              <w:sz w:val="16"/>
              <w:szCs w:val="16"/>
            </w:rPr>
            <w:t xml:space="preserve">Vypracování projektové dokumentace </w:t>
          </w:r>
          <w:r w:rsidR="006A5CE4">
            <w:rPr>
              <w:rFonts w:ascii="Arial" w:hAnsi="Arial" w:cs="Arial"/>
              <w:b/>
              <w:sz w:val="16"/>
              <w:szCs w:val="16"/>
            </w:rPr>
            <w:t xml:space="preserve">II/343 Krejcar </w:t>
          </w:r>
        </w:p>
        <w:p w14:paraId="6B648618" w14:textId="4CC26201" w:rsidR="00A1069C" w:rsidRPr="0002636F" w:rsidRDefault="006A5CE4" w:rsidP="00A1069C">
          <w:pPr>
            <w:rPr>
              <w:rFonts w:ascii="Arial" w:hAnsi="Arial" w:cs="Arial"/>
              <w:b/>
              <w:sz w:val="16"/>
              <w:szCs w:val="16"/>
            </w:rPr>
          </w:pPr>
          <w:r>
            <w:rPr>
              <w:rFonts w:ascii="Arial" w:hAnsi="Arial" w:cs="Arial"/>
              <w:b/>
              <w:sz w:val="16"/>
              <w:szCs w:val="16"/>
            </w:rPr>
            <w:t>– most ev. č. 343-017</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71C42"/>
    <w:rsid w:val="000743E1"/>
    <w:rsid w:val="00085962"/>
    <w:rsid w:val="000B2510"/>
    <w:rsid w:val="000E2B38"/>
    <w:rsid w:val="000F2318"/>
    <w:rsid w:val="0010183D"/>
    <w:rsid w:val="00102348"/>
    <w:rsid w:val="00107D85"/>
    <w:rsid w:val="00126983"/>
    <w:rsid w:val="00135A07"/>
    <w:rsid w:val="00144BC5"/>
    <w:rsid w:val="00165B60"/>
    <w:rsid w:val="00192BB2"/>
    <w:rsid w:val="001E6073"/>
    <w:rsid w:val="001F51BD"/>
    <w:rsid w:val="001F555A"/>
    <w:rsid w:val="001F7E92"/>
    <w:rsid w:val="00212951"/>
    <w:rsid w:val="00242172"/>
    <w:rsid w:val="00263365"/>
    <w:rsid w:val="0028786D"/>
    <w:rsid w:val="002B4502"/>
    <w:rsid w:val="002D6A04"/>
    <w:rsid w:val="002F0643"/>
    <w:rsid w:val="00301604"/>
    <w:rsid w:val="003715CF"/>
    <w:rsid w:val="00380BB8"/>
    <w:rsid w:val="00386351"/>
    <w:rsid w:val="003B4C30"/>
    <w:rsid w:val="003B7F2B"/>
    <w:rsid w:val="003C1001"/>
    <w:rsid w:val="003D09CE"/>
    <w:rsid w:val="003D5874"/>
    <w:rsid w:val="003D7BD9"/>
    <w:rsid w:val="003E2FA2"/>
    <w:rsid w:val="004673B3"/>
    <w:rsid w:val="004800E7"/>
    <w:rsid w:val="004A07C6"/>
    <w:rsid w:val="004D3256"/>
    <w:rsid w:val="004D6AA6"/>
    <w:rsid w:val="0050004C"/>
    <w:rsid w:val="00525EBA"/>
    <w:rsid w:val="00552112"/>
    <w:rsid w:val="00555069"/>
    <w:rsid w:val="005A695F"/>
    <w:rsid w:val="005A7F94"/>
    <w:rsid w:val="005C6F1C"/>
    <w:rsid w:val="005C7E7A"/>
    <w:rsid w:val="00613E9B"/>
    <w:rsid w:val="00635070"/>
    <w:rsid w:val="00651810"/>
    <w:rsid w:val="00683E83"/>
    <w:rsid w:val="006A5CE4"/>
    <w:rsid w:val="006C4204"/>
    <w:rsid w:val="006E11F6"/>
    <w:rsid w:val="006F58AB"/>
    <w:rsid w:val="006F7B26"/>
    <w:rsid w:val="007155E4"/>
    <w:rsid w:val="00735D75"/>
    <w:rsid w:val="0076488D"/>
    <w:rsid w:val="00791A63"/>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A7306"/>
    <w:rsid w:val="009D6A20"/>
    <w:rsid w:val="009E455D"/>
    <w:rsid w:val="00A1069C"/>
    <w:rsid w:val="00A23E09"/>
    <w:rsid w:val="00A30690"/>
    <w:rsid w:val="00A60505"/>
    <w:rsid w:val="00A62DD0"/>
    <w:rsid w:val="00A75AB9"/>
    <w:rsid w:val="00AA5615"/>
    <w:rsid w:val="00AC64FA"/>
    <w:rsid w:val="00AD4A7D"/>
    <w:rsid w:val="00AF4238"/>
    <w:rsid w:val="00B02034"/>
    <w:rsid w:val="00B034AF"/>
    <w:rsid w:val="00B244A1"/>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947CE"/>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572FE-52B1-4801-872E-FEF4EEB1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14</Pages>
  <Words>5290</Words>
  <Characters>31211</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44</cp:revision>
  <dcterms:created xsi:type="dcterms:W3CDTF">2025-10-02T06:27:00Z</dcterms:created>
  <dcterms:modified xsi:type="dcterms:W3CDTF">2025-11-19T14:06:00Z</dcterms:modified>
</cp:coreProperties>
</file>